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2"/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F80307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7736B4" w:rsidRPr="00E52A48" w:rsidRDefault="00780DA6" w:rsidP="00BE764E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4.3</w:t>
            </w:r>
            <w:r w:rsidR="00E9249D">
              <w:rPr>
                <w:rFonts w:ascii="Arial" w:hAnsi="Arial" w:cs="Arial"/>
                <w:b/>
                <w:bCs/>
                <w:sz w:val="19"/>
                <w:szCs w:val="19"/>
              </w:rPr>
              <w:t>.1</w:t>
            </w:r>
            <w:r w:rsidR="00E52A48"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780DA6">
              <w:rPr>
                <w:rFonts w:ascii="Arial" w:hAnsi="Arial" w:cs="Arial"/>
                <w:b/>
                <w:bCs/>
                <w:sz w:val="19"/>
                <w:szCs w:val="19"/>
              </w:rPr>
              <w:t>Zlepšenie environmentálnych aspektov v mestách a mestských oblastiach prostredníctvom budovania prvkov zelenej infraštruktúry a adaptáciou urbanizovaného prostredia na zmenu klímy ako aj zavádzaním systémových prvkov znižovania znečistenia ovzdušia a hluku</w:t>
            </w: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582"/>
        <w:gridCol w:w="2213"/>
        <w:gridCol w:w="4004"/>
        <w:gridCol w:w="1276"/>
        <w:gridCol w:w="6521"/>
      </w:tblGrid>
      <w:tr w:rsidR="00712611" w:rsidRPr="00C05D70" w:rsidTr="008D0A2A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2213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4004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6521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712611" w:rsidRPr="00C05D70" w:rsidTr="00DE6856">
        <w:trPr>
          <w:trHeight w:val="132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6647CF" w:rsidRPr="00C05D70" w:rsidRDefault="001B3EF8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647CF" w:rsidRPr="00712611" w:rsidRDefault="00712611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F80307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trHeight w:val="132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4748A9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6647CF" w:rsidRPr="00C05D70" w:rsidRDefault="00A207AB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207AB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stratégiou/Integrovanou územnou stratégiou UMR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647CF" w:rsidRPr="00C05D70" w:rsidRDefault="001B3EF8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 w:rsidR="00F80307"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8D0A2A">
        <w:trPr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8D0A2A">
        <w:trPr>
          <w:trHeight w:val="1074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352C4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8D0A2A">
        <w:trPr>
          <w:trHeight w:val="90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4C16E7" w:rsidRPr="005D230B" w:rsidRDefault="004C16E7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F9932768B54049F9BA13211DDDF1D0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435C3" w:rsidRDefault="005435C3"/>
    <w:tbl>
      <w:tblPr>
        <w:tblStyle w:val="Mriekatabuky"/>
        <w:tblW w:w="14906" w:type="dxa"/>
        <w:jc w:val="center"/>
        <w:tblLook w:val="04A0" w:firstRow="1" w:lastRow="0" w:firstColumn="1" w:lastColumn="0" w:noHBand="0" w:noVBand="1"/>
      </w:tblPr>
      <w:tblGrid>
        <w:gridCol w:w="2830"/>
        <w:gridCol w:w="1276"/>
        <w:gridCol w:w="10800"/>
      </w:tblGrid>
      <w:tr w:rsidR="005D7EE2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8DB3E2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AD0799C38EA4454488CE80A07AF22F9E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076" w:type="dxa"/>
                <w:gridSpan w:val="2"/>
                <w:shd w:val="clear" w:color="auto" w:fill="FFFFFF" w:themeFill="background1"/>
              </w:tcPr>
              <w:p w:rsidR="005D7EE2" w:rsidRPr="00C05D70" w:rsidRDefault="005D7EE2" w:rsidP="004A349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</w:tcPr>
          <w:p w:rsidR="005D7EE2" w:rsidRPr="001941BE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5D7EE2" w:rsidRPr="00C05D70" w:rsidTr="00DE6856">
        <w:trPr>
          <w:jc w:val="center"/>
        </w:trPr>
        <w:tc>
          <w:tcPr>
            <w:tcW w:w="14906" w:type="dxa"/>
            <w:gridSpan w:val="3"/>
          </w:tcPr>
          <w:p w:rsidR="005D7EE2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5D7EE2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1C55B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D7EE2" w:rsidRPr="00C05D70" w:rsidTr="00DE6856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5D7EE2" w:rsidRPr="00C05D70" w:rsidRDefault="005D7EE2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7F7AF5">
        <w:trPr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 xml:space="preserve">Identifikácia iných zmien v </w:t>
            </w: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18754A" w:rsidRPr="00C05D70" w:rsidRDefault="0018754A" w:rsidP="004A349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6D57EA">
        <w:trPr>
          <w:trHeight w:val="1098"/>
          <w:jc w:val="center"/>
        </w:trPr>
        <w:tc>
          <w:tcPr>
            <w:tcW w:w="14906" w:type="dxa"/>
            <w:gridSpan w:val="3"/>
            <w:shd w:val="clear" w:color="auto" w:fill="FFFFFF" w:themeFill="background1"/>
          </w:tcPr>
          <w:p w:rsidR="0018754A" w:rsidRPr="00B60573" w:rsidRDefault="0018754A" w:rsidP="004A349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214EE1" w:rsidRDefault="0018754A" w:rsidP="00214EE1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6D57EA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6D57EA">
              <w:t>.</w:t>
            </w:r>
            <w:r w:rsidR="00214EE1">
              <w:t xml:space="preserve"> </w:t>
            </w:r>
            <w:r w:rsidR="00214EE1">
              <w:rPr>
                <w:rStyle w:val="Odkaznapoznmkupodiarou"/>
              </w:rPr>
              <w:footnoteReference w:id="12"/>
            </w:r>
            <w:r w:rsidR="00214EE1">
              <w:rPr>
                <w:rFonts w:eastAsiaTheme="minorHAnsi" w:cs="Times New Roman"/>
                <w:szCs w:val="24"/>
              </w:rPr>
              <w:t xml:space="preserve"> </w:t>
            </w:r>
          </w:p>
          <w:p w:rsidR="0018754A" w:rsidRPr="00C05D70" w:rsidRDefault="0018754A" w:rsidP="006D57E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3"/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05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11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1C55BC" w:rsidRDefault="0018754A" w:rsidP="0018754A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4"/>
            </w:r>
            <w:r>
              <w:t>,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512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20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auto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567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394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C55BC">
        <w:trPr>
          <w:trHeight w:val="414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207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DE6856">
        <w:trPr>
          <w:jc w:val="center"/>
        </w:trPr>
        <w:tc>
          <w:tcPr>
            <w:tcW w:w="1490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DE6856">
        <w:trPr>
          <w:trHeight w:val="1453"/>
          <w:jc w:val="center"/>
        </w:trPr>
        <w:tc>
          <w:tcPr>
            <w:tcW w:w="14906" w:type="dxa"/>
            <w:gridSpan w:val="3"/>
            <w:shd w:val="clear" w:color="auto" w:fill="1F497D" w:themeFill="text2"/>
            <w:vAlign w:val="center"/>
          </w:tcPr>
          <w:p w:rsidR="0018754A" w:rsidRDefault="0018754A" w:rsidP="005D7EE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lastRenderedPageBreak/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7"/>
            </w:r>
          </w:p>
          <w:p w:rsidR="0018754A" w:rsidRPr="00C05D70" w:rsidRDefault="0018754A" w:rsidP="005D7EE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bodované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18"/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800" w:type="dxa"/>
            <w:vAlign w:val="center"/>
          </w:tcPr>
          <w:p w:rsidR="0018754A" w:rsidRPr="00E52A48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18754A" w:rsidRPr="00C05D70" w:rsidTr="00DE6856">
        <w:trPr>
          <w:trHeight w:val="851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800" w:type="dxa"/>
            <w:vAlign w:val="center"/>
          </w:tcPr>
          <w:p w:rsidR="0018754A" w:rsidRPr="00E52A48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25B29">
              <w:rPr>
                <w:rFonts w:ascii="Arial" w:hAnsi="Arial" w:cs="Arial"/>
                <w:b/>
                <w:bCs/>
                <w:sz w:val="19"/>
                <w:szCs w:val="19"/>
              </w:rPr>
              <w:t>4.3.1 – Zlepšenie environmentálnych aspektov v mestách a mestských oblastiach prostredníctvom budovania prvkov zelenej infraštruktúry a adaptáciou urbanizovaného prostredia na zmenu klímy ako aj zavádzaním systémových prvkov znižovania znečistenia ovzdušia a hluku</w:t>
            </w: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754A" w:rsidRPr="00C05D70" w:rsidTr="00DE6856">
        <w:trPr>
          <w:trHeight w:val="680"/>
          <w:jc w:val="center"/>
        </w:trPr>
        <w:tc>
          <w:tcPr>
            <w:tcW w:w="4106" w:type="dxa"/>
            <w:gridSpan w:val="2"/>
            <w:vAlign w:val="center"/>
          </w:tcPr>
          <w:p w:rsidR="0018754A" w:rsidRPr="00C05D70" w:rsidRDefault="0018754A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800" w:type="dxa"/>
            <w:vAlign w:val="center"/>
          </w:tcPr>
          <w:p w:rsidR="0018754A" w:rsidRPr="00D60283" w:rsidRDefault="0018754A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D7EE2" w:rsidRDefault="005D7EE2" w:rsidP="005D7EE2"/>
    <w:p w:rsidR="005D7EE2" w:rsidRDefault="005D7EE2" w:rsidP="005D7EE2"/>
    <w:p w:rsidR="005D7EE2" w:rsidRPr="005435C3" w:rsidRDefault="005D7EE2" w:rsidP="005435C3"/>
    <w:tbl>
      <w:tblPr>
        <w:tblStyle w:val="Mriekatabuky"/>
        <w:tblW w:w="14984" w:type="dxa"/>
        <w:jc w:val="center"/>
        <w:tblLook w:val="04A0" w:firstRow="1" w:lastRow="0" w:firstColumn="1" w:lastColumn="0" w:noHBand="0" w:noVBand="1"/>
      </w:tblPr>
      <w:tblGrid>
        <w:gridCol w:w="585"/>
        <w:gridCol w:w="2885"/>
        <w:gridCol w:w="2159"/>
        <w:gridCol w:w="1842"/>
        <w:gridCol w:w="1276"/>
        <w:gridCol w:w="6237"/>
      </w:tblGrid>
      <w:tr w:rsidR="00712611" w:rsidRPr="00C05D70" w:rsidTr="00DE6856">
        <w:trPr>
          <w:jc w:val="center"/>
        </w:trPr>
        <w:tc>
          <w:tcPr>
            <w:tcW w:w="585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885" w:type="dxa"/>
            <w:shd w:val="clear" w:color="auto" w:fill="8DB3E2"/>
            <w:vAlign w:val="center"/>
          </w:tcPr>
          <w:p w:rsidR="00E55862" w:rsidRPr="00C05D70" w:rsidRDefault="006D5E2A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Bodované hodnotiace kritériá</w:t>
            </w:r>
            <w:r w:rsidR="0063252F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159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1842" w:type="dxa"/>
            <w:shd w:val="clear" w:color="auto" w:fill="8DB3E2"/>
            <w:vAlign w:val="center"/>
          </w:tcPr>
          <w:p w:rsidR="00E55862" w:rsidRPr="00C05D70" w:rsidRDefault="004D176E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</w:t>
            </w:r>
            <w:r w:rsidR="00E55862" w:rsidRPr="00C05D70">
              <w:rPr>
                <w:rFonts w:ascii="Arial" w:hAnsi="Arial" w:cs="Arial"/>
                <w:b/>
                <w:sz w:val="19"/>
                <w:szCs w:val="19"/>
              </w:rPr>
              <w:t>odové hodnotenie</w:t>
            </w:r>
          </w:p>
        </w:tc>
        <w:tc>
          <w:tcPr>
            <w:tcW w:w="1276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6237" w:type="dxa"/>
            <w:shd w:val="clear" w:color="auto" w:fill="8DB3E2"/>
            <w:vAlign w:val="center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18754A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712611" w:rsidRPr="00C05D70" w:rsidTr="00DE6856">
        <w:trPr>
          <w:trHeight w:val="1127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E55862" w:rsidRPr="00C05D70" w:rsidRDefault="00E55862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A207AB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E55862" w:rsidRPr="00C05D70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E55862" w:rsidRPr="00C05D70" w:rsidRDefault="006D149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 w:rsidR="00F80307">
              <w:rPr>
                <w:rFonts w:ascii="Arial" w:hAnsi="Arial" w:cs="Arial"/>
                <w:sz w:val="19"/>
                <w:szCs w:val="19"/>
              </w:rPr>
              <w:t>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97B11C4DBBD45E4FB5346656DA20089D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E55862" w:rsidRPr="00C05D70" w:rsidRDefault="002A0D79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E55862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E55862" w:rsidRPr="00C05D70" w:rsidRDefault="00E55862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E0EF9" w:rsidRPr="00C05D70" w:rsidTr="00DE6856">
        <w:trPr>
          <w:trHeight w:val="1326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FE0EF9" w:rsidRPr="00C05D70" w:rsidRDefault="00F80307" w:rsidP="00001BCD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001BCD"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FE0EF9" w:rsidRPr="00016B9C" w:rsidRDefault="00FE0EF9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E0EF9" w:rsidRPr="00712611" w:rsidRDefault="00FE0EF9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 w:rsidR="00F80307"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85594201"/>
            <w:placeholder>
              <w:docPart w:val="5CB57D21C9E249F9B89D581634A57A2B"/>
            </w:placeholder>
            <w:showingPlcHdr/>
            <w:comboBox>
              <w:listItem w:displayText="0 " w:value="0 "/>
              <w:listItem w:displayText="1" w:value="1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FE0EF9" w:rsidRDefault="00FE0EF9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FE0EF9" w:rsidRDefault="00FE0EF9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FE0EF9" w:rsidRPr="00C05D70" w:rsidRDefault="00FE0EF9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trHeight w:val="1682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421BA2395404B7E905FC6600605F9F3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trHeight w:val="143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62533DC6D75442E2B434C2D3B253F494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865D3" w:rsidRDefault="00D865D3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  <w:p w:rsidR="00DE6856" w:rsidRDefault="00DE6856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:rsidR="00DE6856" w:rsidRDefault="00DE6856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:rsidR="00D865D3" w:rsidRPr="00016B9C" w:rsidRDefault="00016B9C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lastRenderedPageBreak/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1984D9D39A954AE597FC081DEF49A9E2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D865D3" w:rsidRPr="00C05D70" w:rsidRDefault="0051190E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D865D3" w:rsidRPr="00C05D70" w:rsidRDefault="004C16E7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D865D3" w:rsidRPr="00C05D70" w:rsidRDefault="00D865D3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207AB" w:rsidRPr="005D230B" w:rsidRDefault="00A207AB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rozšíreniu a posilneniu ekosystémových služieb (ekostabilizačných, produkčných, kultúrnych, hygienických a iných)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016B9C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02262601"/>
            <w:placeholder>
              <w:docPart w:val="35AD338C0D2741D08055B7D835E3DCB7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 A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594104">
            <w:pPr>
              <w:spacing w:line="252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</w:t>
            </w:r>
            <w:r w:rsidRPr="00A207AB" w:rsidDel="00284BB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environmentálnym aspektom</w:t>
            </w:r>
            <w:r w:rsidR="00DE6856"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 </w:t>
            </w:r>
          </w:p>
          <w:p w:rsidR="00A207AB" w:rsidRPr="00A207AB" w:rsidRDefault="00DE6856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Neaplikuje sa pre neinvestičné projekty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71874735"/>
            <w:placeholder>
              <w:docPart w:val="196869F824A4454E9EBF727FE13CCCBA"/>
            </w:placeholder>
            <w:showingPlcHdr/>
            <w:comboBox>
              <w:listItem w:displayText="N/A" w:value="N/A"/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 B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:rsidR="00A207AB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Príspevok projektu k sociálnym a environmentálnym aspektom</w:t>
            </w:r>
          </w:p>
          <w:p w:rsidR="00DE6856" w:rsidRPr="00A207AB" w:rsidRDefault="00DE6856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 Neaplikuje sa pre investičné projekty.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016B9C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54219564"/>
            <w:placeholder>
              <w:docPart w:val="FF7B297CC65A42EDB247105D49156C7C"/>
            </w:placeholder>
            <w:showingPlcHdr/>
            <w:comboBox>
              <w:listItem w:displayText="N/A" w:value="N/A"/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 A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DE6856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207AB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veľkosti obce</w:t>
            </w:r>
          </w:p>
          <w:p w:rsidR="00DE6856" w:rsidRDefault="00DE6856" w:rsidP="00DE6856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7678D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Kritérium sa aplikuje pre aktivitu regenerácia vnútroblokov sídlisk.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07B8E" w:rsidP="00594104">
            <w:pPr>
              <w:tabs>
                <w:tab w:val="left" w:pos="495"/>
              </w:tabs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20947447"/>
            <w:placeholder>
              <w:docPart w:val="239717BDE0334F78AE7BC9EE921559CA"/>
            </w:placeholder>
            <w:showingPlcHdr/>
            <w:comboBox>
              <w:listItem w:displayText="0 " w:value="0 "/>
              <w:listItem w:displayText="5" w:value="5"/>
              <w:listItem w:displayText="10" w:value="10"/>
              <w:listItem w:displayText="20" w:value="20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07AB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207AB" w:rsidRDefault="00A207AB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 B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DE6856" w:rsidRDefault="00A207AB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Miesto realizácie projektu z pohľadu prínosu pre zvýšenie ekologickej stability</w:t>
            </w:r>
            <w:r w:rsidR="00DE685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A207AB" w:rsidRPr="00A207AB" w:rsidRDefault="00DE6856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Pozn.: Kritérium sa </w:t>
            </w:r>
            <w:r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ne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aplikuje pre aktivitu regenerácia vnútroblokov sídlisk.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207AB" w:rsidRPr="00A207AB" w:rsidRDefault="00A07B8E" w:rsidP="00594104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60217223"/>
            <w:placeholder>
              <w:docPart w:val="17B11404E39B4A4AA60D7E8699D05B99"/>
            </w:placeholder>
            <w:showingPlcHdr/>
            <w:comboBox>
              <w:listItem w:displayText="0 " w:value="0 "/>
              <w:listItem w:displayText="5" w:value="5"/>
              <w:listItem w:displayText="20" w:value="20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A207AB" w:rsidRDefault="00A207AB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A207AB" w:rsidRDefault="00A207AB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A207AB" w:rsidRPr="00C05D70" w:rsidRDefault="00A207AB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70F7AD886652410FB94D9EFA0263E4AE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FA00AB5317E40A7A1ABF170285D50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Pr="005D230B" w:rsidRDefault="00016B9C" w:rsidP="00594104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3E98885DC45649F6BDB4526667043D38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E6856">
        <w:trPr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016B9C" w:rsidRPr="005D230B" w:rsidRDefault="00016B9C" w:rsidP="00594104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16B9C" w:rsidRDefault="00016B9C" w:rsidP="00594104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854CFEAF14E34BA59FC8AF4CB347A5E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842" w:type="dxa"/>
                <w:shd w:val="clear" w:color="auto" w:fill="auto"/>
              </w:tcPr>
              <w:p w:rsidR="00016B9C" w:rsidRPr="00C05D70" w:rsidRDefault="00016B9C" w:rsidP="00594104">
                <w:pPr>
                  <w:spacing w:line="252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76" w:type="dxa"/>
            <w:shd w:val="clear" w:color="auto" w:fill="auto"/>
            <w:vAlign w:val="center"/>
          </w:tcPr>
          <w:p w:rsidR="00016B9C" w:rsidRPr="00C05D70" w:rsidRDefault="00016B9C" w:rsidP="00DE6856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016B9C" w:rsidRPr="00C05D70" w:rsidRDefault="00016B9C" w:rsidP="00594104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14E8C" w:rsidRDefault="00714E8C"/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6"/>
        <w:tblW w:w="5331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823"/>
        <w:gridCol w:w="9518"/>
        <w:gridCol w:w="1176"/>
        <w:gridCol w:w="1516"/>
        <w:gridCol w:w="1128"/>
      </w:tblGrid>
      <w:tr w:rsidR="00DE6856" w:rsidRPr="00051F94" w:rsidTr="00001BCD">
        <w:tc>
          <w:tcPr>
            <w:tcW w:w="6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 bodová škála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4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 w:rsidRPr="00582C2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stratégiou/Integrovanou územnou stratégiou UMR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3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7B1E87" w:rsidRDefault="00DE6856" w:rsidP="005F513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1.4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</w:t>
            </w:r>
            <w:r w:rsidRPr="002B5BB8"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F50102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50102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2B5BB8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2B5BB8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E6856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F50102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87188A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</w:tr>
      <w:tr w:rsidR="00DE6856" w:rsidRPr="00051F94" w:rsidTr="00001BCD">
        <w:trPr>
          <w:trHeight w:hRule="exact" w:val="45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051F94" w:rsidRDefault="00DE6856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Vhodnosť a prepojenosť navrhovaných aktivít projektu vo vzťahu k východiskovej situácii a k stanoveným cieľom projektu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vhodnosti navrhovaných aktivít z vecného a časového hľadiska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6856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primeranosti a reálnosti plánovaných hodnôt merateľných ukazovateľov s ohľadom na časové, finančné a vecné hľadisko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001BCD" w:rsidRPr="00051F94" w:rsidTr="00DB46B0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ind w:left="320" w:hanging="32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rozšíreniu a posilneniu ekosystémových služieb (ekostabilizačných, produkčných, kultúrnych, hygienických a iných)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A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k </w:t>
            </w:r>
            <w:r w:rsidRPr="00051F94" w:rsidDel="00284BB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environmentálnym aspektom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Neaplikuje sa pre neinvestičné projekty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DB46B0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B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k sociálnym a environmentálnym aspektom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051F94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 Neaplikuje sa pre investičné projekty</w:t>
            </w:r>
          </w:p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2.6 A </w:t>
            </w:r>
            <w:r w:rsidRPr="005A57D1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veľkosti obce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57678D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Pozn.: Kritérium sa aplikuje pre aktivitu regenerácia vnútroblokov sídlisk.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20</w:t>
            </w:r>
          </w:p>
        </w:tc>
      </w:tr>
      <w:tr w:rsidR="00001BCD" w:rsidRPr="00051F94" w:rsidTr="00001BCD">
        <w:trPr>
          <w:trHeight w:hRule="exact" w:val="45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2.6 B </w:t>
            </w:r>
            <w:r w:rsidRPr="00707E97">
              <w:rPr>
                <w:rFonts w:ascii="Arial" w:hAnsi="Arial" w:cs="Arial"/>
                <w:color w:val="000000" w:themeColor="text1"/>
                <w:sz w:val="19"/>
                <w:szCs w:val="19"/>
              </w:rPr>
              <w:t>Miesto realizácie projektu z pohľadu prínosu pre zvýšenie ekologickej stability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- 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 xml:space="preserve">Pozn.: Kritérium sa </w:t>
            </w:r>
            <w:r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ne</w:t>
            </w:r>
            <w:r w:rsidRPr="00A07039"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  <w:t>aplikuje pre aktivitu regenerácia vnútroblokov sídlisk.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1A6D43" w:rsidRDefault="00DE6856" w:rsidP="00DB46B0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6856" w:rsidRPr="00051F94" w:rsidTr="00001BCD">
        <w:trPr>
          <w:trHeight w:hRule="exact" w:val="340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1A6D43" w:rsidRDefault="00DE6856" w:rsidP="00DB46B0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001BCD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01BCD" w:rsidRPr="00051F94" w:rsidTr="00DB46B0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6856" w:rsidRPr="00051F94" w:rsidTr="00DB46B0">
        <w:trPr>
          <w:trHeight w:hRule="exact" w:val="284"/>
        </w:trPr>
        <w:tc>
          <w:tcPr>
            <w:tcW w:w="6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2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001BCD" w:rsidRPr="00051F94" w:rsidTr="00DB46B0">
        <w:trPr>
          <w:trHeight w:hRule="exact" w:val="284"/>
        </w:trPr>
        <w:tc>
          <w:tcPr>
            <w:tcW w:w="374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E1137F" w:rsidRDefault="00DE6856" w:rsidP="005F5137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E1137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2B5BB8" w:rsidRDefault="00DE6856" w:rsidP="005F5137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64</w:t>
            </w:r>
          </w:p>
        </w:tc>
      </w:tr>
    </w:tbl>
    <w:p w:rsidR="00DE6856" w:rsidRDefault="00DE6856"/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2830"/>
        <w:gridCol w:w="5245"/>
        <w:gridCol w:w="6521"/>
      </w:tblGrid>
      <w:tr w:rsidR="00FD028A" w:rsidRPr="00C05D70" w:rsidTr="00714E8C">
        <w:trPr>
          <w:jc w:val="center"/>
        </w:trPr>
        <w:tc>
          <w:tcPr>
            <w:tcW w:w="14596" w:type="dxa"/>
            <w:gridSpan w:val="3"/>
            <w:shd w:val="clear" w:color="auto" w:fill="8DB3E2"/>
          </w:tcPr>
          <w:p w:rsidR="00FD028A" w:rsidRPr="00C05D70" w:rsidRDefault="00DC3A27" w:rsidP="00E52A4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C3A27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="00A66794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  <w:tc>
          <w:tcPr>
            <w:tcW w:w="5245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6521" w:type="dxa"/>
            <w:shd w:val="clear" w:color="auto" w:fill="8DB3E2" w:themeFill="text2" w:themeFillTint="66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</w:t>
            </w:r>
            <w:r w:rsidR="0019686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  <w:r w:rsidR="00695365" w:rsidRPr="00C05D70">
              <w:rPr>
                <w:rFonts w:ascii="Arial" w:hAnsi="Arial" w:cs="Arial"/>
                <w:b/>
                <w:sz w:val="19"/>
                <w:szCs w:val="19"/>
              </w:rPr>
              <w:t xml:space="preserve"> (%)</w:t>
            </w:r>
          </w:p>
        </w:tc>
      </w:tr>
      <w:tr w:rsidR="00DC3A27" w:rsidRPr="00C05D70" w:rsidTr="008D0A2A">
        <w:trPr>
          <w:jc w:val="center"/>
        </w:trPr>
        <w:tc>
          <w:tcPr>
            <w:tcW w:w="2830" w:type="dxa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245" w:type="dxa"/>
          </w:tcPr>
          <w:p w:rsidR="00DC3A27" w:rsidRPr="00594104" w:rsidRDefault="00625B29" w:rsidP="00001BCD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4104">
              <w:rPr>
                <w:rFonts w:ascii="Arial" w:hAnsi="Arial" w:cs="Arial"/>
                <w:b/>
                <w:sz w:val="19"/>
                <w:szCs w:val="19"/>
              </w:rPr>
              <w:t>64</w:t>
            </w:r>
          </w:p>
        </w:tc>
        <w:tc>
          <w:tcPr>
            <w:tcW w:w="6521" w:type="dxa"/>
          </w:tcPr>
          <w:p w:rsidR="00DC3A27" w:rsidRPr="00C05D70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8075" w:type="dxa"/>
            <w:gridSpan w:val="2"/>
            <w:shd w:val="clear" w:color="auto" w:fill="8DB3E2" w:themeFill="text2" w:themeFillTint="66"/>
          </w:tcPr>
          <w:p w:rsidR="00814754" w:rsidRPr="00C05D70" w:rsidRDefault="00814754" w:rsidP="00125DC4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6521" w:type="dxa"/>
                <w:shd w:val="clear" w:color="auto" w:fill="FFFFFF" w:themeFill="background1"/>
              </w:tcPr>
              <w:p w:rsidR="00814754" w:rsidRPr="00C05D70" w:rsidRDefault="00814754" w:rsidP="00C05D7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C05D70" w:rsidTr="00714E8C">
        <w:trPr>
          <w:jc w:val="center"/>
        </w:trPr>
        <w:tc>
          <w:tcPr>
            <w:tcW w:w="14596" w:type="dxa"/>
            <w:gridSpan w:val="3"/>
          </w:tcPr>
          <w:p w:rsidR="00DC3A27" w:rsidRPr="001941BE" w:rsidRDefault="00DC3A27" w:rsidP="00C05D70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39BE" w:rsidRPr="00C05D70" w:rsidTr="00714E8C">
        <w:trPr>
          <w:jc w:val="center"/>
        </w:trPr>
        <w:tc>
          <w:tcPr>
            <w:tcW w:w="14596" w:type="dxa"/>
            <w:gridSpan w:val="3"/>
            <w:shd w:val="clear" w:color="auto" w:fill="8DB3E2" w:themeFill="text2" w:themeFillTint="66"/>
          </w:tcPr>
          <w:p w:rsidR="000D39BE" w:rsidRPr="00C05D70" w:rsidRDefault="000D39BE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C05D70" w:rsidTr="00714E8C">
        <w:trPr>
          <w:jc w:val="center"/>
        </w:trPr>
        <w:tc>
          <w:tcPr>
            <w:tcW w:w="14596" w:type="dxa"/>
            <w:gridSpan w:val="3"/>
          </w:tcPr>
          <w:p w:rsidR="0084329B" w:rsidRPr="00C05D70" w:rsidRDefault="0084329B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762D03" w:rsidRPr="00C05D70" w:rsidRDefault="00762D03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762D03" w:rsidRPr="00C05D70" w:rsidRDefault="00762D03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814754" w:rsidRPr="00C05D70" w:rsidRDefault="00814754" w:rsidP="001C55B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C05D70" w:rsidTr="008D0A2A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814754" w:rsidRPr="00C05D70" w:rsidRDefault="00814754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287AE3">
        <w:trPr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C05D7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766" w:type="dxa"/>
            <w:gridSpan w:val="2"/>
            <w:shd w:val="clear" w:color="auto" w:fill="FFFFFF" w:themeFill="background1"/>
          </w:tcPr>
          <w:p w:rsidR="0018754A" w:rsidRPr="00C05D70" w:rsidRDefault="0018754A" w:rsidP="00C05D7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1D55B7">
        <w:trPr>
          <w:trHeight w:val="836"/>
          <w:jc w:val="center"/>
        </w:trPr>
        <w:tc>
          <w:tcPr>
            <w:tcW w:w="14596" w:type="dxa"/>
            <w:gridSpan w:val="3"/>
            <w:shd w:val="clear" w:color="auto" w:fill="FFFFFF" w:themeFill="background1"/>
          </w:tcPr>
          <w:p w:rsidR="0018754A" w:rsidRPr="00B60573" w:rsidRDefault="0018754A" w:rsidP="00B60573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214EE1" w:rsidRDefault="0018754A" w:rsidP="00214EE1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6D57EA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6D57EA">
              <w:t>.</w:t>
            </w:r>
            <w:r w:rsidR="00214EE1">
              <w:t xml:space="preserve"> </w:t>
            </w:r>
            <w:r w:rsidR="00214EE1">
              <w:rPr>
                <w:rStyle w:val="Odkaznapoznmkupodiarou"/>
              </w:rPr>
              <w:footnoteReference w:id="28"/>
            </w:r>
            <w:r w:rsidR="00214EE1">
              <w:rPr>
                <w:rFonts w:eastAsiaTheme="minorHAnsi" w:cs="Times New Roman"/>
                <w:szCs w:val="24"/>
              </w:rPr>
              <w:t xml:space="preserve"> </w:t>
            </w:r>
          </w:p>
          <w:p w:rsidR="0018754A" w:rsidRPr="00C05D70" w:rsidRDefault="0018754A" w:rsidP="006D57E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29"/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1C55BC" w:rsidRDefault="0018754A" w:rsidP="0018754A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0"/>
            </w:r>
            <w:r w:rsidRPr="001C55BC">
              <w:rPr>
                <w:vertAlign w:val="superscript"/>
              </w:rPr>
              <w:t>,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</w:p>
        </w:tc>
        <w:tc>
          <w:tcPr>
            <w:tcW w:w="11766" w:type="dxa"/>
            <w:gridSpan w:val="2"/>
            <w:shd w:val="clear" w:color="auto" w:fill="auto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766" w:type="dxa"/>
            <w:gridSpan w:val="2"/>
            <w:shd w:val="clear" w:color="auto" w:fill="FFFFFF" w:themeFill="background1"/>
            <w:vAlign w:val="center"/>
          </w:tcPr>
          <w:p w:rsidR="0018754A" w:rsidRPr="00C05D70" w:rsidRDefault="0018754A" w:rsidP="0059410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754A" w:rsidRPr="00C05D70" w:rsidTr="00594104">
        <w:trPr>
          <w:jc w:val="center"/>
        </w:trPr>
        <w:tc>
          <w:tcPr>
            <w:tcW w:w="14596" w:type="dxa"/>
            <w:gridSpan w:val="3"/>
            <w:shd w:val="clear" w:color="auto" w:fill="FFFFFF" w:themeFill="background1"/>
            <w:vAlign w:val="center"/>
          </w:tcPr>
          <w:p w:rsidR="0018754A" w:rsidRPr="00B341AC" w:rsidRDefault="0018754A" w:rsidP="00594104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C05D70" w:rsidRDefault="00FD028A" w:rsidP="00594104">
      <w:pPr>
        <w:spacing w:after="0" w:line="288" w:lineRule="auto"/>
        <w:rPr>
          <w:rFonts w:ascii="Arial" w:hAnsi="Arial" w:cs="Arial"/>
          <w:sz w:val="19"/>
          <w:szCs w:val="19"/>
        </w:rPr>
      </w:pPr>
    </w:p>
    <w:sectPr w:rsidR="00FD028A" w:rsidRPr="00C05D70" w:rsidSect="00594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FDC" w:rsidRDefault="00964FD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7E7961" w:rsidP="00C62823">
    <w:pPr>
      <w:pStyle w:val="Pta"/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r w:rsidR="00964FDC">
      <w:rPr>
        <w:rFonts w:ascii="Arial" w:hAnsi="Arial" w:cs="Arial"/>
        <w:sz w:val="16"/>
        <w:szCs w:val="16"/>
      </w:rPr>
      <w:t>10</w:t>
    </w:r>
    <w:ins w:id="2" w:author="OM" w:date="2020-02-24T10:13:00Z">
      <w:r w:rsidR="00C271B5">
        <w:rPr>
          <w:rFonts w:ascii="Arial" w:hAnsi="Arial" w:cs="Arial"/>
          <w:sz w:val="16"/>
          <w:szCs w:val="16"/>
        </w:rPr>
        <w:t>.1</w:t>
      </w:r>
    </w:ins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870946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870946">
          <w:rPr>
            <w:rFonts w:ascii="Arial" w:hAnsi="Arial" w:cs="Arial"/>
            <w:sz w:val="16"/>
            <w:szCs w:val="16"/>
          </w:rPr>
          <w:fldChar w:fldCharType="begin"/>
        </w:r>
        <w:r w:rsidRPr="00870946">
          <w:rPr>
            <w:rFonts w:ascii="Arial" w:hAnsi="Arial" w:cs="Arial"/>
            <w:sz w:val="16"/>
            <w:szCs w:val="16"/>
          </w:rPr>
          <w:instrText>PAGE   \* MERGEFORMAT</w:instrText>
        </w:r>
        <w:r w:rsidRPr="00870946">
          <w:rPr>
            <w:rFonts w:ascii="Arial" w:hAnsi="Arial" w:cs="Arial"/>
            <w:sz w:val="16"/>
            <w:szCs w:val="16"/>
          </w:rPr>
          <w:fldChar w:fldCharType="separate"/>
        </w:r>
        <w:r w:rsidR="002A1EEC">
          <w:rPr>
            <w:rFonts w:ascii="Arial" w:hAnsi="Arial" w:cs="Arial"/>
            <w:noProof/>
            <w:sz w:val="16"/>
            <w:szCs w:val="16"/>
          </w:rPr>
          <w:t>2</w:t>
        </w:r>
        <w:r w:rsidRPr="00870946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964FDC">
      <w:rPr>
        <w:rFonts w:ascii="Arial" w:hAnsi="Arial" w:cs="Arial"/>
        <w:sz w:val="16"/>
        <w:szCs w:val="16"/>
      </w:rPr>
      <w:t>10</w:t>
    </w:r>
    <w:ins w:id="3" w:author="OM" w:date="2020-02-24T10:12:00Z">
      <w:r w:rsidR="00C271B5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5435C3" w:rsidRDefault="005435C3" w:rsidP="005435C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4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18754A">
        <w:rPr>
          <w:rFonts w:ascii="Arial" w:hAnsi="Arial" w:cs="Arial"/>
          <w:sz w:val="16"/>
          <w:szCs w:val="16"/>
        </w:rPr>
        <w:t>(pri vylučovacích a bodovaných hodnotiacich kritériách)</w:t>
      </w:r>
      <w:r w:rsidR="0018754A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6">
    <w:p w:rsidR="00352C47" w:rsidRDefault="00352C47" w:rsidP="00B40F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9723BF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741AA1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412398">
        <w:rPr>
          <w:rFonts w:ascii="Arial" w:hAnsi="Arial" w:cs="Arial"/>
          <w:sz w:val="16"/>
          <w:szCs w:val="16"/>
        </w:rPr>
        <w:t xml:space="preserve">právne </w:t>
      </w:r>
      <w:r w:rsidR="00741AA1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ins w:id="0" w:author="OM" w:date="2020-02-28T08:54:00Z">
        <w:r w:rsidR="002A1EEC">
          <w:rPr>
            <w:rFonts w:ascii="Arial" w:hAnsi="Arial" w:cs="Arial"/>
            <w:sz w:val="16"/>
            <w:szCs w:val="16"/>
          </w:rPr>
          <w:t xml:space="preserve"> </w:t>
        </w:r>
        <w:r w:rsidR="002A1EEC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1" w:name="_GoBack"/>
      <w:bookmarkEnd w:id="1"/>
    </w:p>
  </w:footnote>
  <w:footnote w:id="7">
    <w:p w:rsidR="005D7EE2" w:rsidRDefault="005D7EE2" w:rsidP="005D7EE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5D7EE2" w:rsidRPr="00323FF3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5D7EE2" w:rsidRPr="00323FF3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5D7EE2" w:rsidRPr="009F1B0E" w:rsidRDefault="005D7EE2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C55BC" w:rsidRPr="001C55BC">
        <w:rPr>
          <w:rFonts w:ascii="Arial" w:hAnsi="Arial" w:cs="Arial"/>
          <w:sz w:val="16"/>
          <w:szCs w:val="16"/>
        </w:rPr>
        <w:t xml:space="preserve"> </w:t>
      </w:r>
      <w:r w:rsidR="001C55B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18754A" w:rsidRDefault="0018754A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214EE1" w:rsidRDefault="00214EE1" w:rsidP="00214EE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18754A" w:rsidRPr="009F1B0E" w:rsidRDefault="0018754A" w:rsidP="005D7EE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18754A" w:rsidRPr="009F1B0E" w:rsidRDefault="0018754A" w:rsidP="005D7EE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18754A" w:rsidRDefault="0018754A" w:rsidP="001875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18754A" w:rsidRDefault="0018754A" w:rsidP="001875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18754A" w:rsidRPr="00323FF3" w:rsidRDefault="0018754A" w:rsidP="005D7EE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18754A" w:rsidRDefault="0018754A" w:rsidP="005D7EE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63252F" w:rsidRPr="00323FF3" w:rsidRDefault="0063252F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</w:t>
      </w:r>
      <w:r w:rsidR="0005646C" w:rsidRPr="00323FF3">
        <w:rPr>
          <w:rFonts w:ascii="Arial" w:hAnsi="Arial" w:cs="Arial"/>
          <w:sz w:val="16"/>
          <w:szCs w:val="16"/>
        </w:rPr>
        <w:t>bodovaných</w:t>
      </w:r>
      <w:r w:rsidRPr="00323FF3">
        <w:rPr>
          <w:rFonts w:ascii="Arial" w:hAnsi="Arial" w:cs="Arial"/>
          <w:sz w:val="16"/>
          <w:szCs w:val="16"/>
        </w:rPr>
        <w:t xml:space="preserve"> hodnotiacich kritérií pre posúdenie súladu projektu s HP, RO zaradí takéto kritériá a vyhodnocuje ich v rámci tejto časti hodnotiaceho hárku</w:t>
      </w:r>
      <w:r w:rsidR="0005646C" w:rsidRPr="00323FF3">
        <w:rPr>
          <w:rFonts w:ascii="Arial" w:hAnsi="Arial" w:cs="Arial"/>
          <w:sz w:val="16"/>
          <w:szCs w:val="16"/>
        </w:rPr>
        <w:t xml:space="preserve">. </w:t>
      </w:r>
    </w:p>
  </w:footnote>
  <w:footnote w:id="20">
    <w:p w:rsidR="00E55862" w:rsidRPr="00323FF3" w:rsidRDefault="00E55862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1">
    <w:p w:rsidR="0018754A" w:rsidRPr="00323FF3" w:rsidRDefault="0018754A" w:rsidP="0018754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>
        <w:rPr>
          <w:rFonts w:ascii="Arial" w:hAnsi="Arial" w:cs="Arial"/>
          <w:sz w:val="16"/>
          <w:szCs w:val="16"/>
        </w:rPr>
        <w:t>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22">
    <w:p w:rsidR="00A66794" w:rsidRDefault="00A66794">
      <w:pPr>
        <w:pStyle w:val="Textpoznmkypodiarou"/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196869" w:rsidRDefault="00196869">
      <w:pPr>
        <w:pStyle w:val="Textpoznmkypodiarou"/>
      </w:pPr>
      <w:r w:rsidRPr="00594104">
        <w:rPr>
          <w:rStyle w:val="Odkaznapoznmkupodi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8D259A">
        <w:rPr>
          <w:rFonts w:ascii="Arial" w:hAnsi="Arial" w:cs="Arial"/>
          <w:sz w:val="16"/>
          <w:szCs w:val="16"/>
        </w:rPr>
        <w:t xml:space="preserve">39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4">
    <w:p w:rsidR="000D39BE" w:rsidRPr="00323FF3" w:rsidRDefault="000D39B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</w:t>
      </w:r>
      <w:r w:rsidR="00A66794" w:rsidRPr="00323FF3">
        <w:rPr>
          <w:rFonts w:ascii="Arial" w:hAnsi="Arial" w:cs="Arial"/>
          <w:sz w:val="16"/>
          <w:szCs w:val="16"/>
        </w:rPr>
        <w:t>ch</w:t>
      </w:r>
      <w:r w:rsidRPr="00323FF3">
        <w:rPr>
          <w:rFonts w:ascii="Arial" w:hAnsi="Arial" w:cs="Arial"/>
          <w:sz w:val="16"/>
          <w:szCs w:val="16"/>
        </w:rPr>
        <w:t xml:space="preserve"> kritérií zabezpečené tretím odborným hodnotiteľom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5">
    <w:p w:rsidR="00762D03" w:rsidRPr="00323FF3" w:rsidRDefault="00762D03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</w:t>
      </w:r>
      <w:r w:rsidR="009E7FE9" w:rsidRPr="00323FF3">
        <w:rPr>
          <w:rFonts w:ascii="Arial" w:hAnsi="Arial" w:cs="Arial"/>
          <w:sz w:val="16"/>
          <w:szCs w:val="16"/>
        </w:rPr>
        <w:t> </w:t>
      </w:r>
      <w:r w:rsidRPr="00323FF3">
        <w:rPr>
          <w:rFonts w:ascii="Arial" w:hAnsi="Arial" w:cs="Arial"/>
          <w:sz w:val="16"/>
          <w:szCs w:val="16"/>
        </w:rPr>
        <w:t>ŽoNFP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6">
    <w:p w:rsidR="00814754" w:rsidRPr="009F1B0E" w:rsidRDefault="00814754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</w:t>
      </w:r>
      <w:r w:rsidR="00E55862" w:rsidRPr="009F1B0E">
        <w:rPr>
          <w:rFonts w:ascii="Arial" w:hAnsi="Arial" w:cs="Arial"/>
          <w:sz w:val="16"/>
          <w:szCs w:val="16"/>
        </w:rPr>
        <w:t xml:space="preserve"> a</w:t>
      </w:r>
      <w:r w:rsidR="009E7FE9" w:rsidRPr="009F1B0E">
        <w:rPr>
          <w:rFonts w:ascii="Arial" w:hAnsi="Arial" w:cs="Arial"/>
          <w:sz w:val="16"/>
          <w:szCs w:val="16"/>
        </w:rPr>
        <w:t> </w:t>
      </w:r>
      <w:r w:rsidR="00E55862" w:rsidRPr="009F1B0E">
        <w:rPr>
          <w:rFonts w:ascii="Arial" w:hAnsi="Arial" w:cs="Arial"/>
          <w:sz w:val="16"/>
          <w:szCs w:val="16"/>
        </w:rPr>
        <w:t>odôvodnenia</w:t>
      </w:r>
      <w:r w:rsidR="009E7FE9" w:rsidRPr="009F1B0E">
        <w:rPr>
          <w:rFonts w:ascii="Arial" w:hAnsi="Arial" w:cs="Arial"/>
          <w:sz w:val="16"/>
          <w:szCs w:val="16"/>
        </w:rPr>
        <w:t>.</w:t>
      </w:r>
      <w:r w:rsidR="001C55BC">
        <w:rPr>
          <w:rFonts w:ascii="Arial" w:hAnsi="Arial" w:cs="Arial"/>
          <w:sz w:val="16"/>
          <w:szCs w:val="16"/>
        </w:rPr>
        <w:t xml:space="preserve"> </w:t>
      </w:r>
      <w:r w:rsidR="001C55B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18754A" w:rsidRDefault="0018754A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214EE1" w:rsidRDefault="00214EE1" w:rsidP="00214EE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18754A" w:rsidRPr="009F1B0E" w:rsidRDefault="0018754A" w:rsidP="00A400CE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18754A" w:rsidRPr="009F1B0E" w:rsidRDefault="0018754A" w:rsidP="00A400CE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18754A" w:rsidRDefault="0018754A" w:rsidP="001875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E19B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18754A" w:rsidRDefault="0018754A" w:rsidP="001875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FDC" w:rsidRDefault="00964FD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FDC" w:rsidRDefault="00964FD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A5" w:rsidRDefault="006D5E2A" w:rsidP="00B95BA5">
    <w:pPr>
      <w:pStyle w:val="Hlavika"/>
      <w:tabs>
        <w:tab w:val="left" w:pos="1977"/>
      </w:tabs>
      <w:ind w:firstLine="1977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E9A3D2B" wp14:editId="1E296361">
          <wp:simplePos x="0" y="0"/>
          <wp:positionH relativeFrom="column">
            <wp:posOffset>7449820</wp:posOffset>
          </wp:positionH>
          <wp:positionV relativeFrom="paragraph">
            <wp:posOffset>96520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8" name="Obrázok 18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14E8C" w:rsidRDefault="00714E8C" w:rsidP="00714E8C">
    <w:pPr>
      <w:pStyle w:val="Hlavika"/>
      <w:tabs>
        <w:tab w:val="left" w:pos="1977"/>
        <w:tab w:val="left" w:pos="2775"/>
      </w:tabs>
      <w:ind w:firstLine="1977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MetaNormal-Roman" w:hAnsi="MetaNormal-Roman"/>
        <w:noProof/>
      </w:rPr>
      <w:drawing>
        <wp:anchor distT="0" distB="0" distL="114300" distR="114300" simplePos="0" relativeHeight="251661312" behindDoc="0" locked="0" layoutInCell="1" allowOverlap="1" wp14:anchorId="34D64207" wp14:editId="1AAFCC74">
          <wp:simplePos x="0" y="0"/>
          <wp:positionH relativeFrom="column">
            <wp:posOffset>3747770</wp:posOffset>
          </wp:positionH>
          <wp:positionV relativeFrom="paragraph">
            <wp:posOffset>-238760</wp:posOffset>
          </wp:positionV>
          <wp:extent cx="1226820" cy="755015"/>
          <wp:effectExtent l="0" t="0" r="0" b="6985"/>
          <wp:wrapNone/>
          <wp:docPr id="17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54343AC" wp14:editId="60880CE7">
          <wp:simplePos x="0" y="0"/>
          <wp:positionH relativeFrom="column">
            <wp:posOffset>10795</wp:posOffset>
          </wp:positionH>
          <wp:positionV relativeFrom="paragraph">
            <wp:posOffset>-93980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9" name="Obrázok 19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714E8C" w:rsidRDefault="00714E8C" w:rsidP="00714E8C">
    <w:pPr>
      <w:pStyle w:val="Hlavika"/>
      <w:tabs>
        <w:tab w:val="clear" w:pos="9072"/>
        <w:tab w:val="left" w:pos="825"/>
        <w:tab w:val="left" w:pos="1545"/>
        <w:tab w:val="left" w:pos="2160"/>
        <w:tab w:val="left" w:pos="9059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714E8C" w:rsidRDefault="00714E8C" w:rsidP="00714E8C">
    <w:pPr>
      <w:pStyle w:val="Hlavika"/>
    </w:pPr>
    <w:r w:rsidRPr="005D6A9C">
      <w:tab/>
    </w:r>
    <w:r w:rsidRPr="005D6A9C">
      <w:tab/>
    </w:r>
  </w:p>
  <w:p w:rsidR="007E7961" w:rsidRDefault="007E79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FA"/>
    <w:rsid w:val="0005646C"/>
    <w:rsid w:val="000614E5"/>
    <w:rsid w:val="00062525"/>
    <w:rsid w:val="00071B7E"/>
    <w:rsid w:val="00076BF7"/>
    <w:rsid w:val="000868B3"/>
    <w:rsid w:val="000C53F2"/>
    <w:rsid w:val="000D39BE"/>
    <w:rsid w:val="000E371D"/>
    <w:rsid w:val="000F3D3D"/>
    <w:rsid w:val="00105536"/>
    <w:rsid w:val="0010760D"/>
    <w:rsid w:val="00116FE7"/>
    <w:rsid w:val="00125DC4"/>
    <w:rsid w:val="00150AF0"/>
    <w:rsid w:val="00154F86"/>
    <w:rsid w:val="00156D99"/>
    <w:rsid w:val="0018754A"/>
    <w:rsid w:val="001941BE"/>
    <w:rsid w:val="00194DD5"/>
    <w:rsid w:val="00196869"/>
    <w:rsid w:val="00197270"/>
    <w:rsid w:val="001B3EF8"/>
    <w:rsid w:val="001C55BC"/>
    <w:rsid w:val="001D0526"/>
    <w:rsid w:val="001D5340"/>
    <w:rsid w:val="001D55B7"/>
    <w:rsid w:val="00214EE1"/>
    <w:rsid w:val="0022265F"/>
    <w:rsid w:val="002452DA"/>
    <w:rsid w:val="0024799D"/>
    <w:rsid w:val="00250E95"/>
    <w:rsid w:val="00263DEB"/>
    <w:rsid w:val="00285341"/>
    <w:rsid w:val="00287AE3"/>
    <w:rsid w:val="002A0D79"/>
    <w:rsid w:val="002A1EEC"/>
    <w:rsid w:val="002B480E"/>
    <w:rsid w:val="002B6093"/>
    <w:rsid w:val="002B60FE"/>
    <w:rsid w:val="002B7C9C"/>
    <w:rsid w:val="002C2033"/>
    <w:rsid w:val="002C2724"/>
    <w:rsid w:val="003156CE"/>
    <w:rsid w:val="00317176"/>
    <w:rsid w:val="00323FF3"/>
    <w:rsid w:val="003377A7"/>
    <w:rsid w:val="00337D6A"/>
    <w:rsid w:val="003413E7"/>
    <w:rsid w:val="00350820"/>
    <w:rsid w:val="00352C47"/>
    <w:rsid w:val="00363343"/>
    <w:rsid w:val="003A353A"/>
    <w:rsid w:val="003A5C6F"/>
    <w:rsid w:val="003C141E"/>
    <w:rsid w:val="003C2AC6"/>
    <w:rsid w:val="003F5576"/>
    <w:rsid w:val="0040193D"/>
    <w:rsid w:val="004072C4"/>
    <w:rsid w:val="00412398"/>
    <w:rsid w:val="004748A9"/>
    <w:rsid w:val="004841E3"/>
    <w:rsid w:val="004C16E7"/>
    <w:rsid w:val="004D176E"/>
    <w:rsid w:val="0051190E"/>
    <w:rsid w:val="00517659"/>
    <w:rsid w:val="005349B4"/>
    <w:rsid w:val="005435C3"/>
    <w:rsid w:val="005503DB"/>
    <w:rsid w:val="00576E70"/>
    <w:rsid w:val="0059072E"/>
    <w:rsid w:val="00594104"/>
    <w:rsid w:val="00597067"/>
    <w:rsid w:val="005B1E08"/>
    <w:rsid w:val="005C0B4B"/>
    <w:rsid w:val="005C7F16"/>
    <w:rsid w:val="005D16C2"/>
    <w:rsid w:val="005D7EE2"/>
    <w:rsid w:val="00625B29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837C5"/>
    <w:rsid w:val="006909F8"/>
    <w:rsid w:val="00695365"/>
    <w:rsid w:val="006A08A6"/>
    <w:rsid w:val="006A0FA0"/>
    <w:rsid w:val="006A3114"/>
    <w:rsid w:val="006D149B"/>
    <w:rsid w:val="006D57EA"/>
    <w:rsid w:val="006D5E2A"/>
    <w:rsid w:val="006E19B8"/>
    <w:rsid w:val="00700482"/>
    <w:rsid w:val="0070283F"/>
    <w:rsid w:val="00712611"/>
    <w:rsid w:val="00712F7D"/>
    <w:rsid w:val="00714E8C"/>
    <w:rsid w:val="00734B73"/>
    <w:rsid w:val="00741AA1"/>
    <w:rsid w:val="00753B58"/>
    <w:rsid w:val="00762D03"/>
    <w:rsid w:val="007736B4"/>
    <w:rsid w:val="0077709F"/>
    <w:rsid w:val="00780DA6"/>
    <w:rsid w:val="007D4DD4"/>
    <w:rsid w:val="007D61AF"/>
    <w:rsid w:val="007E7961"/>
    <w:rsid w:val="007F4A58"/>
    <w:rsid w:val="007F7AF5"/>
    <w:rsid w:val="00814754"/>
    <w:rsid w:val="00814F9D"/>
    <w:rsid w:val="0083042E"/>
    <w:rsid w:val="0084329B"/>
    <w:rsid w:val="00860CE0"/>
    <w:rsid w:val="00867EE9"/>
    <w:rsid w:val="00870946"/>
    <w:rsid w:val="0087178B"/>
    <w:rsid w:val="00873827"/>
    <w:rsid w:val="008A7DBF"/>
    <w:rsid w:val="008D0A2A"/>
    <w:rsid w:val="008D259A"/>
    <w:rsid w:val="00906DC7"/>
    <w:rsid w:val="009175AF"/>
    <w:rsid w:val="00944BAA"/>
    <w:rsid w:val="00964F18"/>
    <w:rsid w:val="00964FDC"/>
    <w:rsid w:val="00965BFD"/>
    <w:rsid w:val="009723BF"/>
    <w:rsid w:val="00977107"/>
    <w:rsid w:val="0098005C"/>
    <w:rsid w:val="00990254"/>
    <w:rsid w:val="00996C64"/>
    <w:rsid w:val="009A73BC"/>
    <w:rsid w:val="009B0A13"/>
    <w:rsid w:val="009B44B8"/>
    <w:rsid w:val="009C39EC"/>
    <w:rsid w:val="009E7FE9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0974"/>
    <w:rsid w:val="00A72107"/>
    <w:rsid w:val="00A74745"/>
    <w:rsid w:val="00A80A00"/>
    <w:rsid w:val="00A83B90"/>
    <w:rsid w:val="00A853A5"/>
    <w:rsid w:val="00A9035D"/>
    <w:rsid w:val="00A93A95"/>
    <w:rsid w:val="00AD14B0"/>
    <w:rsid w:val="00B00F57"/>
    <w:rsid w:val="00B2461A"/>
    <w:rsid w:val="00B3058E"/>
    <w:rsid w:val="00B341AC"/>
    <w:rsid w:val="00B40F5C"/>
    <w:rsid w:val="00B50A6D"/>
    <w:rsid w:val="00B60573"/>
    <w:rsid w:val="00B6172E"/>
    <w:rsid w:val="00B66F4A"/>
    <w:rsid w:val="00B81739"/>
    <w:rsid w:val="00B81782"/>
    <w:rsid w:val="00B95BA5"/>
    <w:rsid w:val="00BB4138"/>
    <w:rsid w:val="00BD7A8F"/>
    <w:rsid w:val="00BE764E"/>
    <w:rsid w:val="00C05D70"/>
    <w:rsid w:val="00C271B5"/>
    <w:rsid w:val="00C41E42"/>
    <w:rsid w:val="00C571C4"/>
    <w:rsid w:val="00C62823"/>
    <w:rsid w:val="00C910BF"/>
    <w:rsid w:val="00C94A5B"/>
    <w:rsid w:val="00CA0B71"/>
    <w:rsid w:val="00CA39A3"/>
    <w:rsid w:val="00CB4BAD"/>
    <w:rsid w:val="00CC7D70"/>
    <w:rsid w:val="00CE0D6E"/>
    <w:rsid w:val="00D0779C"/>
    <w:rsid w:val="00D113B8"/>
    <w:rsid w:val="00D14CF2"/>
    <w:rsid w:val="00D579BA"/>
    <w:rsid w:val="00D865D3"/>
    <w:rsid w:val="00DB3D85"/>
    <w:rsid w:val="00DB46B0"/>
    <w:rsid w:val="00DB7B5B"/>
    <w:rsid w:val="00DC3A27"/>
    <w:rsid w:val="00DE6856"/>
    <w:rsid w:val="00DF3226"/>
    <w:rsid w:val="00E1266C"/>
    <w:rsid w:val="00E1543C"/>
    <w:rsid w:val="00E3284D"/>
    <w:rsid w:val="00E32EBC"/>
    <w:rsid w:val="00E52A48"/>
    <w:rsid w:val="00E55862"/>
    <w:rsid w:val="00E9249D"/>
    <w:rsid w:val="00EA36A4"/>
    <w:rsid w:val="00EB1FDC"/>
    <w:rsid w:val="00ED45FB"/>
    <w:rsid w:val="00F0092F"/>
    <w:rsid w:val="00F12F08"/>
    <w:rsid w:val="00F147E9"/>
    <w:rsid w:val="00F24DF9"/>
    <w:rsid w:val="00F72158"/>
    <w:rsid w:val="00F77B50"/>
    <w:rsid w:val="00F80307"/>
    <w:rsid w:val="00F84B30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4110613"/>
  <w15:docId w15:val="{3D8554C9-6580-468A-8464-572767BA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1A0272" w:rsidP="001A0272">
          <w:pPr>
            <w:pStyle w:val="09AAB4FA3E014B4A8E1B3C46433C02E21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9932768B54049F9BA13211DDDF1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3D03B-3B0E-4479-85A9-C932EE7217CE}"/>
      </w:docPartPr>
      <w:docPartBody>
        <w:p w:rsidR="001A0272" w:rsidRDefault="001A0272" w:rsidP="001A0272">
          <w:pPr>
            <w:pStyle w:val="F9932768B54049F9BA13211DDDF1D0AD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21BA2395404B7E905FC6600605F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312E-0A28-480F-A4DD-E1D1C95C6DB0}"/>
      </w:docPartPr>
      <w:docPartBody>
        <w:p w:rsidR="006B079A" w:rsidRDefault="001A0272" w:rsidP="001A0272">
          <w:pPr>
            <w:pStyle w:val="F421BA2395404B7E905FC6600605F9F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533DC6D75442E2B434C2D3B253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7D3ED-5A30-4B4B-A10F-C4761F7A976C}"/>
      </w:docPartPr>
      <w:docPartBody>
        <w:p w:rsidR="006B079A" w:rsidRDefault="001A0272" w:rsidP="001A0272">
          <w:pPr>
            <w:pStyle w:val="62533DC6D75442E2B434C2D3B253F4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84D9D39A954AE597FC081DEF49A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6EBB4-BAD4-439C-8030-C2CE00DE2835}"/>
      </w:docPartPr>
      <w:docPartBody>
        <w:p w:rsidR="006B079A" w:rsidRDefault="001A0272" w:rsidP="001A0272">
          <w:pPr>
            <w:pStyle w:val="1984D9D39A954AE597FC081DEF49A9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7B11C4DBBD45E4FB5346656DA200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ED1AE-C0E8-5B48-B300-CABF66106B3A}"/>
      </w:docPartPr>
      <w:docPartBody>
        <w:p w:rsidR="002A2439" w:rsidRDefault="00CB5B7A" w:rsidP="00CB5B7A">
          <w:pPr>
            <w:pStyle w:val="97B11C4DBBD45E4FB5346656DA20089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E98885DC45649F6BDB4526667043D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2762A-DB70-4A80-AF32-D77056B32AA7}"/>
      </w:docPartPr>
      <w:docPartBody>
        <w:p w:rsidR="00660A8B" w:rsidRDefault="000079FB" w:rsidP="000079FB">
          <w:pPr>
            <w:pStyle w:val="3E98885DC45649F6BDB4526667043D3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54CFEAF14E34BA59FC8AF4CB347A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E4193E-2B44-42B9-A37D-7FDEF676EB05}"/>
      </w:docPartPr>
      <w:docPartBody>
        <w:p w:rsidR="00660A8B" w:rsidRDefault="000079FB" w:rsidP="000079FB">
          <w:pPr>
            <w:pStyle w:val="854CFEAF14E34BA59FC8AF4CB347A5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F7AD886652410FB94D9EFA0263E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66A33-A9A2-4CA0-AFB3-1AE4749D157D}"/>
      </w:docPartPr>
      <w:docPartBody>
        <w:p w:rsidR="00660A8B" w:rsidRDefault="000079FB" w:rsidP="000079FB">
          <w:pPr>
            <w:pStyle w:val="70F7AD886652410FB94D9EFA0263E4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FA00AB5317E40A7A1ABF170285D5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17036D-427D-4CB8-A994-7CCBBDE89F86}"/>
      </w:docPartPr>
      <w:docPartBody>
        <w:p w:rsidR="00660A8B" w:rsidRDefault="000079FB" w:rsidP="000079FB">
          <w:pPr>
            <w:pStyle w:val="5FA00AB5317E40A7A1ABF170285D50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CB57D21C9E249F9B89D581634A57A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1C631C-70B9-45F0-A770-A62C98951D13}"/>
      </w:docPartPr>
      <w:docPartBody>
        <w:p w:rsidR="00F73BD6" w:rsidRDefault="00660A8B" w:rsidP="00660A8B">
          <w:pPr>
            <w:pStyle w:val="5CB57D21C9E249F9B89D581634A57A2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5AD338C0D2741D08055B7D835E3D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10412D-8BFB-4604-8DBD-29FEC01A334D}"/>
      </w:docPartPr>
      <w:docPartBody>
        <w:p w:rsidR="007209A9" w:rsidRDefault="00F73BD6" w:rsidP="00F73BD6">
          <w:pPr>
            <w:pStyle w:val="35AD338C0D2741D08055B7D835E3DCB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6869F824A4454E9EBF727FE13CC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665CC-79D8-42E1-AA71-34C56FF027AF}"/>
      </w:docPartPr>
      <w:docPartBody>
        <w:p w:rsidR="007209A9" w:rsidRDefault="00F73BD6" w:rsidP="00F73BD6">
          <w:pPr>
            <w:pStyle w:val="196869F824A4454E9EBF727FE13CCCB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F7B297CC65A42EDB247105D49156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A4AE08-8E0F-4847-8859-71419FC1DAC7}"/>
      </w:docPartPr>
      <w:docPartBody>
        <w:p w:rsidR="007209A9" w:rsidRDefault="00F73BD6" w:rsidP="00F73BD6">
          <w:pPr>
            <w:pStyle w:val="FF7B297CC65A42EDB247105D49156C7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39717BDE0334F78AE7BC9EE92155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51DE52-B5AC-4596-9EF4-AD0EC393467E}"/>
      </w:docPartPr>
      <w:docPartBody>
        <w:p w:rsidR="007209A9" w:rsidRDefault="00F73BD6" w:rsidP="00F73BD6">
          <w:pPr>
            <w:pStyle w:val="239717BDE0334F78AE7BC9EE921559C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7B11404E39B4A4AA60D7E8699D05B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8761E9-CFC6-4171-9CFF-9F58B56C22E6}"/>
      </w:docPartPr>
      <w:docPartBody>
        <w:p w:rsidR="007209A9" w:rsidRDefault="00F73BD6" w:rsidP="00F73BD6">
          <w:pPr>
            <w:pStyle w:val="17B11404E39B4A4AA60D7E8699D05B9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D0799C38EA4454488CE80A07AF22F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344B2-DA2D-4727-8902-43236E2667EE}"/>
      </w:docPartPr>
      <w:docPartBody>
        <w:p w:rsidR="00B75FB5" w:rsidRDefault="00E2451B" w:rsidP="00E2451B">
          <w:pPr>
            <w:pStyle w:val="AD0799C38EA4454488CE80A07AF22F9E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9B5C04"/>
    <w:rsid w:val="00A1491B"/>
    <w:rsid w:val="00A623AF"/>
    <w:rsid w:val="00A85B5A"/>
    <w:rsid w:val="00B0371F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30212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B5C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68C6FAECB5DD494BB6EB14C886319FDD">
    <w:name w:val="68C6FAECB5DD494BB6EB14C886319FDD"/>
    <w:rsid w:val="009B5C04"/>
  </w:style>
  <w:style w:type="paragraph" w:customStyle="1" w:styleId="1C269622697140EDB48251D134AED1DB">
    <w:name w:val="1C269622697140EDB48251D134AED1DB"/>
    <w:rsid w:val="009B5C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6BB49-340D-4FAD-9684-0B69384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10</Pages>
  <Words>1167</Words>
  <Characters>6654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7806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OM</cp:lastModifiedBy>
  <cp:revision>42</cp:revision>
  <cp:lastPrinted>2017-11-27T07:58:00Z</cp:lastPrinted>
  <dcterms:created xsi:type="dcterms:W3CDTF">2016-11-28T09:38:00Z</dcterms:created>
  <dcterms:modified xsi:type="dcterms:W3CDTF">2020-02-28T07:54:00Z</dcterms:modified>
  <cp:category/>
</cp:coreProperties>
</file>